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706" w:rsidRDefault="005D3706" w:rsidP="005D3706">
      <w:pPr>
        <w:jc w:val="center"/>
        <w:rPr>
          <w:rFonts w:ascii="Arial" w:hAnsi="Arial" w:cs="Arial"/>
          <w:b/>
          <w:sz w:val="22"/>
          <w:szCs w:val="22"/>
          <w:bdr w:val="single" w:sz="4" w:space="0" w:color="auto" w:frame="1"/>
          <w:lang w:val="es-ES_tradnl"/>
        </w:rPr>
      </w:pPr>
      <w:r>
        <w:rPr>
          <w:rFonts w:ascii="Arial" w:hAnsi="Arial" w:cs="Arial"/>
          <w:b/>
          <w:sz w:val="22"/>
          <w:szCs w:val="22"/>
          <w:bdr w:val="single" w:sz="4" w:space="0" w:color="auto" w:frame="1"/>
          <w:lang w:val="es-ES_tradnl"/>
        </w:rPr>
        <w:t>ANEXO I</w:t>
      </w:r>
    </w:p>
    <w:p w:rsidR="005D3706" w:rsidRDefault="005D3706" w:rsidP="005D3706">
      <w:pPr>
        <w:jc w:val="center"/>
        <w:rPr>
          <w:b/>
          <w:sz w:val="22"/>
          <w:szCs w:val="22"/>
          <w:lang w:val="es-ES_tradnl"/>
        </w:rPr>
      </w:pPr>
    </w:p>
    <w:p w:rsidR="005D3706" w:rsidRDefault="005D3706" w:rsidP="005D3706">
      <w:pPr>
        <w:ind w:left="180" w:right="-676"/>
        <w:jc w:val="both"/>
        <w:rPr>
          <w:rFonts w:ascii="Arial" w:hAnsi="Arial" w:cs="Arial"/>
          <w:b/>
          <w:bCs/>
          <w:sz w:val="16"/>
          <w:szCs w:val="16"/>
          <w:lang w:val="es-ES_tradnl"/>
        </w:rPr>
      </w:pPr>
      <w:r>
        <w:rPr>
          <w:rFonts w:ascii="Arial" w:hAnsi="Arial" w:cs="Arial"/>
          <w:b/>
          <w:bCs/>
          <w:sz w:val="16"/>
          <w:szCs w:val="16"/>
          <w:lang w:val="es-ES_tradnl"/>
        </w:rPr>
        <w:t>DECRETO N</w:t>
      </w:r>
      <w:proofErr w:type="gramStart"/>
      <w:r>
        <w:rPr>
          <w:rFonts w:ascii="Arial" w:hAnsi="Arial" w:cs="Arial"/>
          <w:b/>
          <w:bCs/>
          <w:sz w:val="16"/>
          <w:szCs w:val="16"/>
          <w:lang w:val="es-ES_tradnl"/>
        </w:rPr>
        <w:t>.º</w:t>
      </w:r>
      <w:proofErr w:type="gramEnd"/>
      <w:r>
        <w:rPr>
          <w:rFonts w:ascii="Arial" w:hAnsi="Arial" w:cs="Arial"/>
          <w:b/>
          <w:bCs/>
          <w:sz w:val="16"/>
          <w:szCs w:val="16"/>
          <w:lang w:val="es-ES_tradnl"/>
        </w:rPr>
        <w:t xml:space="preserve">            , POR EL QUE SE REGULA LA CONCESIÓN DIRECTA DE SUBVENCIONES A AYUNTAMIENTOS Y MANCOMUNIDADES DE SERVICIOS SOCIALES DE </w:t>
      </w:r>
      <w:smartTag w:uri="urn:schemas-microsoft-com:office:smarttags" w:element="PersonName">
        <w:smartTagPr>
          <w:attr w:name="ProductID" w:val="LA REGIￓN DE"/>
        </w:smartTagPr>
        <w:r>
          <w:rPr>
            <w:rFonts w:ascii="Arial" w:hAnsi="Arial" w:cs="Arial"/>
            <w:b/>
            <w:bCs/>
            <w:sz w:val="16"/>
            <w:szCs w:val="16"/>
            <w:lang w:val="es-ES_tradnl"/>
          </w:rPr>
          <w:t>LA REGIÓN DE</w:t>
        </w:r>
      </w:smartTag>
      <w:r>
        <w:rPr>
          <w:rFonts w:ascii="Arial" w:hAnsi="Arial" w:cs="Arial"/>
          <w:b/>
          <w:bCs/>
          <w:sz w:val="16"/>
          <w:szCs w:val="16"/>
          <w:lang w:val="es-ES_tradnl"/>
        </w:rPr>
        <w:t xml:space="preserve"> MURCIA PARA EL DESARROLLO DE ACTUACIONES DE APOYO A LA FAMILIA E INFANCIA</w:t>
      </w:r>
    </w:p>
    <w:p w:rsidR="005D3706" w:rsidRDefault="005D3706" w:rsidP="005D3706">
      <w:pPr>
        <w:ind w:left="180" w:right="-676"/>
        <w:jc w:val="both"/>
        <w:rPr>
          <w:rFonts w:ascii="Arial" w:hAnsi="Arial" w:cs="Arial"/>
          <w:b/>
          <w:bCs/>
          <w:sz w:val="16"/>
          <w:szCs w:val="16"/>
          <w:lang w:val="es-ES_tradnl"/>
        </w:rPr>
      </w:pPr>
      <w:r>
        <w:rPr>
          <w:rFonts w:ascii="Arial" w:hAnsi="Arial" w:cs="Arial"/>
          <w:b/>
          <w:bCs/>
          <w:sz w:val="16"/>
          <w:szCs w:val="16"/>
          <w:lang w:val="es-ES_tradnl"/>
        </w:rPr>
        <w:t>PROYECTO TIPO  _____________</w:t>
      </w:r>
    </w:p>
    <w:p w:rsidR="005D3706" w:rsidRDefault="005D3706" w:rsidP="005D3706">
      <w:pPr>
        <w:ind w:left="180" w:right="-676"/>
        <w:jc w:val="both"/>
        <w:rPr>
          <w:rFonts w:ascii="Arial" w:hAnsi="Arial" w:cs="Arial"/>
          <w:b/>
          <w:bCs/>
          <w:sz w:val="18"/>
          <w:szCs w:val="18"/>
          <w:lang w:val="es-ES_tradnl"/>
        </w:rPr>
      </w:pPr>
    </w:p>
    <w:tbl>
      <w:tblPr>
        <w:tblW w:w="928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0"/>
        <w:gridCol w:w="828"/>
        <w:gridCol w:w="252"/>
        <w:gridCol w:w="1260"/>
        <w:gridCol w:w="5008"/>
        <w:gridCol w:w="858"/>
      </w:tblGrid>
      <w:tr w:rsidR="005D3706" w:rsidTr="005D3706">
        <w:trPr>
          <w:gridBefore w:val="2"/>
          <w:gridAfter w:val="1"/>
          <w:wBefore w:w="1908" w:type="dxa"/>
          <w:wAfter w:w="858" w:type="dxa"/>
          <w:cantSplit/>
        </w:trPr>
        <w:tc>
          <w:tcPr>
            <w:tcW w:w="6520" w:type="dxa"/>
            <w:gridSpan w:val="3"/>
            <w:shd w:val="clear" w:color="auto" w:fill="0C0C0C"/>
            <w:hideMark/>
          </w:tcPr>
          <w:p w:rsidR="005D3706" w:rsidRDefault="005D3706" w:rsidP="0049598D">
            <w:pPr>
              <w:tabs>
                <w:tab w:val="left" w:pos="1001"/>
                <w:tab w:val="center" w:pos="3016"/>
                <w:tab w:val="center" w:pos="4252"/>
                <w:tab w:val="right" w:pos="8504"/>
              </w:tabs>
              <w:spacing w:line="256" w:lineRule="auto"/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val="es-ES_tradnl" w:eastAsia="en-US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  <w:highlight w:val="black"/>
                <w:lang w:val="es-ES_tradnl" w:eastAsia="en-US"/>
              </w:rPr>
              <w:t>DESGLOSE DE GASTOS EJECUTADOS</w:t>
            </w:r>
          </w:p>
        </w:tc>
      </w:tr>
      <w:tr w:rsidR="005D3706" w:rsidTr="005D3706">
        <w:trPr>
          <w:gridBefore w:val="2"/>
          <w:gridAfter w:val="1"/>
          <w:wBefore w:w="1908" w:type="dxa"/>
          <w:wAfter w:w="858" w:type="dxa"/>
          <w:cantSplit/>
        </w:trPr>
        <w:tc>
          <w:tcPr>
            <w:tcW w:w="6520" w:type="dxa"/>
            <w:gridSpan w:val="3"/>
            <w:shd w:val="clear" w:color="auto" w:fill="0C0C0C"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  <w:highlight w:val="black"/>
                <w:lang w:val="es-ES_tradnl" w:eastAsia="en-US"/>
              </w:rPr>
            </w:pPr>
          </w:p>
        </w:tc>
      </w:tr>
      <w:tr w:rsidR="005D3706" w:rsidTr="005D3706">
        <w:trPr>
          <w:cantSplit/>
        </w:trPr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D3706" w:rsidRDefault="005D3706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val="es-ES_tradnl"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 w:eastAsia="en-US"/>
              </w:rPr>
              <w:t>Año: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5D3706" w:rsidRDefault="0049598D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ES_tradnl"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 w:eastAsia="en-US"/>
              </w:rPr>
              <w:t>2024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D3706" w:rsidRDefault="005D3706">
            <w:pPr>
              <w:spacing w:line="256" w:lineRule="auto"/>
              <w:jc w:val="right"/>
              <w:rPr>
                <w:rFonts w:ascii="Arial" w:hAnsi="Arial" w:cs="Arial"/>
                <w:b/>
                <w:sz w:val="20"/>
                <w:szCs w:val="20"/>
                <w:lang w:val="es-ES_tradnl"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 w:eastAsia="en-US"/>
              </w:rPr>
              <w:t>Entidad:</w:t>
            </w:r>
          </w:p>
        </w:tc>
        <w:tc>
          <w:tcPr>
            <w:tcW w:w="586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D3706" w:rsidRDefault="005D3706">
            <w:pPr>
              <w:spacing w:line="256" w:lineRule="auto"/>
              <w:rPr>
                <w:rFonts w:ascii="Arial" w:hAnsi="Arial" w:cs="Arial"/>
                <w:sz w:val="20"/>
                <w:szCs w:val="20"/>
                <w:lang w:val="es-ES_tradnl" w:eastAsia="en-US"/>
              </w:rPr>
            </w:pPr>
          </w:p>
        </w:tc>
      </w:tr>
      <w:tr w:rsidR="005D3706" w:rsidTr="005D3706">
        <w:trPr>
          <w:cantSplit/>
        </w:trPr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D3706" w:rsidRDefault="005D3706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val="es-ES_tradnl"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 w:eastAsia="en-US"/>
              </w:rPr>
              <w:t>Proyecto:</w:t>
            </w:r>
          </w:p>
        </w:tc>
        <w:tc>
          <w:tcPr>
            <w:tcW w:w="8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06" w:rsidRDefault="005D3706">
            <w:pPr>
              <w:spacing w:line="256" w:lineRule="auto"/>
              <w:rPr>
                <w:rFonts w:ascii="Arial" w:hAnsi="Arial" w:cs="Arial"/>
                <w:sz w:val="20"/>
                <w:szCs w:val="20"/>
                <w:lang w:val="es-ES_tradnl" w:eastAsia="en-US"/>
              </w:rPr>
            </w:pPr>
          </w:p>
        </w:tc>
      </w:tr>
    </w:tbl>
    <w:p w:rsidR="005D3706" w:rsidRDefault="005D3706" w:rsidP="005D3706">
      <w:pPr>
        <w:rPr>
          <w:rFonts w:ascii="Times New (W1)" w:hAnsi="Times New (W1)"/>
          <w:vanish/>
          <w:sz w:val="20"/>
          <w:szCs w:val="20"/>
          <w:lang w:val="es-ES_tradnl"/>
        </w:rPr>
      </w:pPr>
    </w:p>
    <w:tbl>
      <w:tblPr>
        <w:tblpPr w:leftFromText="141" w:rightFromText="141" w:bottomFromText="160" w:vertAnchor="text" w:horzAnchor="margin" w:tblpY="80"/>
        <w:tblW w:w="9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5953"/>
        <w:gridCol w:w="1665"/>
        <w:gridCol w:w="1297"/>
      </w:tblGrid>
      <w:tr w:rsidR="005D3706" w:rsidTr="005D3706">
        <w:trPr>
          <w:trHeight w:val="307"/>
        </w:trPr>
        <w:tc>
          <w:tcPr>
            <w:tcW w:w="637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before="40"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_tradnl" w:eastAsia="en-US"/>
              </w:rPr>
              <w:t>CONCEPTO</w:t>
            </w:r>
          </w:p>
        </w:tc>
        <w:tc>
          <w:tcPr>
            <w:tcW w:w="16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before="40"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_tradnl" w:eastAsia="en-US"/>
              </w:rPr>
              <w:t>IMPORTE SUBCONCEPTO</w:t>
            </w:r>
          </w:p>
        </w:tc>
        <w:tc>
          <w:tcPr>
            <w:tcW w:w="12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0E0E0"/>
            <w:vAlign w:val="center"/>
            <w:hideMark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before="40"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s-ES_tradnl"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_tradnl" w:eastAsia="en-US"/>
              </w:rPr>
              <w:t>IMPORTE TOTAL CONCEPTO</w:t>
            </w:r>
          </w:p>
        </w:tc>
      </w:tr>
      <w:tr w:rsidR="005D3706" w:rsidTr="005D3706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166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</w:tr>
      <w:tr w:rsidR="005D3706" w:rsidTr="005D3706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s-ES_tradnl" w:eastAsia="en-US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s-ES_tradnl" w:eastAsia="en-US"/>
              </w:rPr>
              <w:t>ALIMENTACIÓN</w:t>
            </w:r>
            <w:bookmarkStart w:id="0" w:name="_GoBack"/>
            <w:bookmarkEnd w:id="0"/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D3706" w:rsidRDefault="005D3706">
            <w:pPr>
              <w:spacing w:line="256" w:lineRule="auto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12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</w:tr>
      <w:tr w:rsidR="005D3706" w:rsidTr="005D3706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D3706" w:rsidRDefault="005D3706">
            <w:pPr>
              <w:spacing w:line="256" w:lineRule="auto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129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</w:tr>
      <w:tr w:rsidR="005D3706" w:rsidTr="005D3706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s-ES_tradnl" w:eastAsia="en-US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s-ES_tradnl" w:eastAsia="en-US"/>
              </w:rPr>
              <w:t>ALQUILERES Y OTROS GASTOS DE ALOJAMIENTO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D3706" w:rsidRDefault="005D3706">
            <w:pPr>
              <w:spacing w:line="256" w:lineRule="auto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12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</w:tr>
      <w:tr w:rsidR="005D3706" w:rsidTr="005D3706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D3706" w:rsidRDefault="005D3706">
            <w:pPr>
              <w:spacing w:line="256" w:lineRule="auto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129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</w:tr>
      <w:tr w:rsidR="005D3706" w:rsidTr="005D3706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s-ES_tradnl" w:eastAsia="en-US"/>
              </w:rPr>
              <w:t>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s-ES_tradnl" w:eastAsia="en-US"/>
              </w:rPr>
              <w:t>SUMINISTROS BÁSICOS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D3706" w:rsidRDefault="005D3706">
            <w:pPr>
              <w:spacing w:line="256" w:lineRule="auto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12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</w:tr>
      <w:tr w:rsidR="005D3706" w:rsidTr="005D3706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06" w:rsidRDefault="005D3706">
            <w:pPr>
              <w:tabs>
                <w:tab w:val="left" w:pos="1451"/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s-ES_tradnl" w:eastAsia="en-US"/>
              </w:rPr>
              <w:tab/>
              <w:t>3.1. Agua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1297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</w:tr>
      <w:tr w:rsidR="005D3706" w:rsidTr="005D3706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06" w:rsidRDefault="005D3706">
            <w:pPr>
              <w:tabs>
                <w:tab w:val="left" w:pos="1451"/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s-ES_tradnl" w:eastAsia="en-US"/>
              </w:rPr>
              <w:tab/>
              <w:t>3.2. Electricidad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706" w:rsidRDefault="005D3706">
            <w:pPr>
              <w:spacing w:line="256" w:lineRule="auto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</w:tr>
      <w:tr w:rsidR="005D3706" w:rsidTr="005D3706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06" w:rsidRDefault="005D3706">
            <w:pPr>
              <w:tabs>
                <w:tab w:val="left" w:pos="1466"/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s-ES_tradnl" w:eastAsia="en-US"/>
              </w:rPr>
              <w:tab/>
              <w:t>3.3. Gas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706" w:rsidRDefault="005D3706">
            <w:pPr>
              <w:spacing w:line="256" w:lineRule="auto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</w:tr>
      <w:tr w:rsidR="005D3706" w:rsidTr="005D3706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06" w:rsidRDefault="005D3706">
            <w:pPr>
              <w:tabs>
                <w:tab w:val="left" w:pos="1451"/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s-ES_tradnl" w:eastAsia="en-US"/>
              </w:rPr>
              <w:tab/>
              <w:t>3.4 Combustible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706" w:rsidRDefault="005D3706">
            <w:pPr>
              <w:spacing w:line="256" w:lineRule="auto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</w:tr>
      <w:tr w:rsidR="005D3706" w:rsidTr="005D3706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1665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706" w:rsidRDefault="005D3706">
            <w:pPr>
              <w:spacing w:line="256" w:lineRule="auto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</w:tr>
      <w:tr w:rsidR="005D3706" w:rsidTr="005D3706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s-ES_tradnl" w:eastAsia="en-US"/>
              </w:rPr>
              <w:t>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s-ES_tradnl" w:eastAsia="en-US"/>
              </w:rPr>
              <w:t>EQUIPAMIENTO BÁSICO (para vivienda habitual)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D3706" w:rsidRDefault="005D3706">
            <w:pPr>
              <w:spacing w:line="256" w:lineRule="auto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12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</w:tr>
      <w:tr w:rsidR="005D3706" w:rsidTr="005D3706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D3706" w:rsidRDefault="005D3706">
            <w:pPr>
              <w:spacing w:line="256" w:lineRule="auto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12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</w:tr>
      <w:tr w:rsidR="005D3706" w:rsidTr="005D3706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s-ES_tradnl" w:eastAsia="en-US"/>
              </w:rPr>
              <w:t>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s-ES_tradnl" w:eastAsia="en-US"/>
              </w:rPr>
              <w:t>ROPA PERSONAL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D3706" w:rsidRDefault="005D3706">
            <w:pPr>
              <w:spacing w:line="256" w:lineRule="auto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12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</w:tr>
      <w:tr w:rsidR="005D3706" w:rsidTr="005D3706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D3706" w:rsidRDefault="005D3706">
            <w:pPr>
              <w:spacing w:line="256" w:lineRule="auto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12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</w:tr>
      <w:tr w:rsidR="005D3706" w:rsidTr="005D3706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s-ES_tradnl" w:eastAsia="en-US"/>
              </w:rPr>
              <w:t>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s-ES_tradnl" w:eastAsia="en-US"/>
              </w:rPr>
              <w:t>MATERIAL ESCOLAR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D3706" w:rsidRDefault="005D3706">
            <w:pPr>
              <w:spacing w:line="256" w:lineRule="auto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12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</w:tr>
      <w:tr w:rsidR="005D3706" w:rsidTr="005D3706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1665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129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</w:tr>
      <w:tr w:rsidR="005D3706" w:rsidTr="005D3706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s-ES_tradnl" w:eastAsia="en-US"/>
              </w:rPr>
              <w:t>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s-ES_tradnl" w:eastAsia="en-US"/>
              </w:rPr>
              <w:t>COMEDOR ESCOLAR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D3706" w:rsidRDefault="005D3706">
            <w:pPr>
              <w:spacing w:line="256" w:lineRule="auto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12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</w:tr>
      <w:tr w:rsidR="005D3706" w:rsidTr="005D3706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D3706" w:rsidRDefault="005D3706">
            <w:pPr>
              <w:spacing w:line="256" w:lineRule="auto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129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</w:tr>
      <w:tr w:rsidR="005D3706" w:rsidTr="005D3706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s-ES_tradnl" w:eastAsia="en-US"/>
              </w:rPr>
              <w:t>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s-ES_tradnl" w:eastAsia="en-US"/>
              </w:rPr>
              <w:t>TRANSPORTE ESCOLAR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D3706" w:rsidRDefault="005D3706">
            <w:pPr>
              <w:spacing w:line="256" w:lineRule="auto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12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</w:tr>
      <w:tr w:rsidR="005D3706" w:rsidTr="005D3706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D3706" w:rsidRDefault="005D3706">
            <w:pPr>
              <w:spacing w:line="256" w:lineRule="auto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129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</w:tr>
      <w:tr w:rsidR="005D3706" w:rsidTr="005D3706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s-ES_tradnl" w:eastAsia="en-US"/>
              </w:rPr>
              <w:t>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s-ES_tradnl" w:eastAsia="en-US"/>
              </w:rPr>
              <w:t>ESCUELAS INFANTILES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D3706" w:rsidRDefault="005D3706">
            <w:pPr>
              <w:spacing w:line="256" w:lineRule="auto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12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</w:tr>
      <w:tr w:rsidR="005D3706" w:rsidTr="005D3706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D3706" w:rsidRDefault="005D3706">
            <w:pPr>
              <w:spacing w:line="256" w:lineRule="auto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129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</w:tr>
      <w:tr w:rsidR="005D3706" w:rsidTr="005D3706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s-ES_tradnl" w:eastAsia="en-US"/>
              </w:rPr>
              <w:t>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s-ES_tradnl" w:eastAsia="en-US"/>
              </w:rPr>
              <w:t>APOYO A LA SALUD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D3706" w:rsidRDefault="005D3706">
            <w:pPr>
              <w:spacing w:line="256" w:lineRule="auto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12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</w:tr>
      <w:tr w:rsidR="005D3706" w:rsidTr="005D3706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06" w:rsidRDefault="005D3706">
            <w:pPr>
              <w:tabs>
                <w:tab w:val="left" w:pos="1466"/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s-ES_tradnl" w:eastAsia="en-US"/>
              </w:rPr>
              <w:tab/>
              <w:t>12.1. Compra de medicinas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1297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</w:tr>
      <w:tr w:rsidR="005D3706" w:rsidTr="005D3706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06" w:rsidRDefault="005D3706">
            <w:pPr>
              <w:tabs>
                <w:tab w:val="left" w:pos="1481"/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s-ES_tradnl" w:eastAsia="en-US"/>
              </w:rPr>
              <w:tab/>
              <w:t>12.2. Vacunas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706" w:rsidRDefault="005D3706">
            <w:pPr>
              <w:spacing w:line="256" w:lineRule="auto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</w:tr>
      <w:tr w:rsidR="005D3706" w:rsidTr="005D3706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06" w:rsidRDefault="005D3706">
            <w:pPr>
              <w:tabs>
                <w:tab w:val="left" w:pos="1466"/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s-ES_tradnl" w:eastAsia="en-US"/>
              </w:rPr>
              <w:tab/>
              <w:t>12.3. Gafas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706" w:rsidRDefault="005D3706">
            <w:pPr>
              <w:spacing w:line="256" w:lineRule="auto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</w:tr>
      <w:tr w:rsidR="005D3706" w:rsidTr="005D3706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06" w:rsidRDefault="005D3706">
            <w:pPr>
              <w:tabs>
                <w:tab w:val="left" w:pos="1481"/>
                <w:tab w:val="center" w:pos="4252"/>
                <w:tab w:val="right" w:pos="8504"/>
              </w:tabs>
              <w:spacing w:line="256" w:lineRule="auto"/>
              <w:ind w:left="708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s-ES_tradnl" w:eastAsia="en-US"/>
              </w:rPr>
              <w:tab/>
              <w:t>12.4. Productos higiénicos</w:t>
            </w:r>
            <w:r>
              <w:rPr>
                <w:rFonts w:ascii="Arial" w:hAnsi="Arial" w:cs="Arial"/>
                <w:i/>
                <w:sz w:val="18"/>
                <w:szCs w:val="18"/>
                <w:lang w:val="es-ES_tradnl" w:eastAsia="en-US"/>
              </w:rPr>
              <w:t xml:space="preserve">                                                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706" w:rsidRDefault="005D3706">
            <w:pPr>
              <w:spacing w:line="256" w:lineRule="auto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</w:tr>
      <w:tr w:rsidR="005D3706" w:rsidTr="005D3706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06" w:rsidRDefault="005D3706">
            <w:pPr>
              <w:tabs>
                <w:tab w:val="left" w:pos="1481"/>
                <w:tab w:val="center" w:pos="4252"/>
                <w:tab w:val="right" w:pos="8504"/>
              </w:tabs>
              <w:spacing w:line="256" w:lineRule="auto"/>
              <w:ind w:left="708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s-ES_tradnl" w:eastAsia="en-US"/>
              </w:rPr>
              <w:t xml:space="preserve">                12.5. Otros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706" w:rsidRDefault="005D3706">
            <w:pPr>
              <w:spacing w:line="256" w:lineRule="auto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</w:tr>
      <w:tr w:rsidR="005D3706" w:rsidTr="005D3706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3706" w:rsidRDefault="005D3706">
            <w:pPr>
              <w:spacing w:line="256" w:lineRule="auto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</w:tr>
      <w:tr w:rsidR="005D3706" w:rsidTr="005D3706">
        <w:trPr>
          <w:cantSplit/>
          <w:trHeight w:val="257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s-ES_tradnl" w:eastAsia="en-US"/>
              </w:rPr>
              <w:t>11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s-ES_tradnl" w:eastAsia="en-US"/>
              </w:rPr>
              <w:t>PERSONAL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12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</w:tr>
      <w:tr w:rsidR="005D3706" w:rsidTr="005D3706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129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</w:tr>
      <w:tr w:rsidR="005D3706" w:rsidTr="005D3706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s-ES_tradnl" w:eastAsia="en-US"/>
              </w:rPr>
              <w:t>12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s-ES_tradnl" w:eastAsia="en-US"/>
              </w:rPr>
              <w:t>GASTOS CORRIENTES DE GESTIÓN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12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</w:tr>
      <w:tr w:rsidR="005D3706" w:rsidTr="005D3706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129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</w:tr>
      <w:tr w:rsidR="005D3706" w:rsidTr="005D3706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s-ES_tradnl" w:eastAsia="en-US"/>
              </w:rPr>
              <w:t>13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s-ES_tradnl" w:eastAsia="en-US"/>
              </w:rPr>
              <w:t>OTROS (Especificad: )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12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</w:tr>
      <w:tr w:rsidR="005D3706" w:rsidTr="005D3706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129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</w:tr>
      <w:tr w:rsidR="005D3706" w:rsidTr="005D3706">
        <w:trPr>
          <w:cantSplit/>
          <w:trHeight w:val="331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both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s-ES_tradnl" w:eastAsia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ES_tradnl" w:eastAsia="en-US"/>
              </w:rPr>
              <w:t>TOTAL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_tradnl" w:eastAsia="en-US"/>
              </w:rPr>
            </w:pPr>
          </w:p>
        </w:tc>
        <w:tc>
          <w:tcPr>
            <w:tcW w:w="12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D3706" w:rsidRDefault="005D3706">
            <w:pPr>
              <w:tabs>
                <w:tab w:val="center" w:pos="4252"/>
                <w:tab w:val="right" w:pos="8504"/>
              </w:tabs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val="es-ES_tradnl" w:eastAsia="en-US"/>
              </w:rPr>
            </w:pPr>
          </w:p>
        </w:tc>
      </w:tr>
    </w:tbl>
    <w:p w:rsidR="005D3706" w:rsidRDefault="005D3706" w:rsidP="005D3706">
      <w:pPr>
        <w:tabs>
          <w:tab w:val="center" w:pos="4252"/>
          <w:tab w:val="right" w:pos="8504"/>
        </w:tabs>
        <w:jc w:val="center"/>
        <w:rPr>
          <w:rFonts w:ascii="Arial" w:hAnsi="Arial" w:cs="Arial"/>
          <w:b/>
          <w:sz w:val="18"/>
          <w:szCs w:val="18"/>
          <w:lang w:val="es-ES_tradnl"/>
        </w:rPr>
      </w:pPr>
    </w:p>
    <w:p w:rsidR="00360A36" w:rsidRDefault="00360A36" w:rsidP="005D3706">
      <w:pPr>
        <w:tabs>
          <w:tab w:val="center" w:pos="4252"/>
          <w:tab w:val="right" w:pos="8504"/>
        </w:tabs>
        <w:jc w:val="center"/>
        <w:rPr>
          <w:rFonts w:ascii="Arial" w:hAnsi="Arial" w:cs="Arial"/>
          <w:b/>
          <w:sz w:val="18"/>
          <w:szCs w:val="18"/>
          <w:lang w:val="es-ES_tradnl"/>
        </w:rPr>
      </w:pPr>
    </w:p>
    <w:p w:rsidR="00360A36" w:rsidRDefault="00360A36" w:rsidP="005D3706">
      <w:pPr>
        <w:tabs>
          <w:tab w:val="center" w:pos="4252"/>
          <w:tab w:val="right" w:pos="8504"/>
        </w:tabs>
        <w:jc w:val="center"/>
        <w:rPr>
          <w:rFonts w:ascii="Arial" w:hAnsi="Arial" w:cs="Arial"/>
          <w:b/>
          <w:sz w:val="18"/>
          <w:szCs w:val="18"/>
          <w:lang w:val="es-ES_tradnl"/>
        </w:rPr>
      </w:pPr>
    </w:p>
    <w:p w:rsidR="005D3706" w:rsidRDefault="005D3706" w:rsidP="005D3706">
      <w:pPr>
        <w:tabs>
          <w:tab w:val="center" w:pos="4252"/>
          <w:tab w:val="right" w:pos="8504"/>
        </w:tabs>
        <w:jc w:val="center"/>
        <w:rPr>
          <w:rFonts w:ascii="Arial" w:hAnsi="Arial" w:cs="Arial"/>
          <w:b/>
          <w:sz w:val="18"/>
          <w:szCs w:val="18"/>
          <w:lang w:val="es-ES_tradnl"/>
        </w:rPr>
      </w:pPr>
      <w:r>
        <w:rPr>
          <w:rFonts w:ascii="Arial" w:hAnsi="Arial" w:cs="Arial"/>
          <w:b/>
          <w:sz w:val="18"/>
          <w:szCs w:val="18"/>
          <w:lang w:val="es-ES_tradnl"/>
        </w:rPr>
        <w:t xml:space="preserve">En                                   , a       de                               </w:t>
      </w:r>
      <w:proofErr w:type="spellStart"/>
      <w:r>
        <w:rPr>
          <w:rFonts w:ascii="Arial" w:hAnsi="Arial" w:cs="Arial"/>
          <w:b/>
          <w:sz w:val="18"/>
          <w:szCs w:val="18"/>
          <w:lang w:val="es-ES_tradnl"/>
        </w:rPr>
        <w:t>de</w:t>
      </w:r>
      <w:proofErr w:type="spellEnd"/>
      <w:r>
        <w:rPr>
          <w:rFonts w:ascii="Arial" w:hAnsi="Arial" w:cs="Arial"/>
          <w:b/>
          <w:sz w:val="18"/>
          <w:szCs w:val="18"/>
          <w:lang w:val="es-ES_tradnl"/>
        </w:rPr>
        <w:t xml:space="preserve"> 202</w:t>
      </w:r>
    </w:p>
    <w:p w:rsidR="005D3706" w:rsidRDefault="005D3706" w:rsidP="005D3706">
      <w:pPr>
        <w:tabs>
          <w:tab w:val="center" w:pos="4252"/>
          <w:tab w:val="right" w:pos="8504"/>
        </w:tabs>
        <w:jc w:val="center"/>
        <w:rPr>
          <w:rFonts w:ascii="Arial" w:hAnsi="Arial" w:cs="Arial"/>
          <w:b/>
          <w:sz w:val="18"/>
          <w:szCs w:val="18"/>
          <w:lang w:val="es-ES_tradnl"/>
        </w:rPr>
      </w:pPr>
    </w:p>
    <w:p w:rsidR="005D3706" w:rsidRDefault="005D3706" w:rsidP="005D3706">
      <w:pPr>
        <w:tabs>
          <w:tab w:val="center" w:pos="4252"/>
          <w:tab w:val="right" w:pos="8504"/>
        </w:tabs>
        <w:jc w:val="center"/>
        <w:rPr>
          <w:rFonts w:ascii="Arial" w:hAnsi="Arial" w:cs="Arial"/>
          <w:i/>
          <w:sz w:val="18"/>
          <w:szCs w:val="18"/>
          <w:lang w:val="es-ES_tradnl"/>
        </w:rPr>
      </w:pPr>
      <w:r>
        <w:rPr>
          <w:rFonts w:ascii="Arial" w:hAnsi="Arial" w:cs="Arial"/>
          <w:sz w:val="18"/>
          <w:szCs w:val="18"/>
          <w:lang w:val="es-ES_tradnl"/>
        </w:rPr>
        <w:t xml:space="preserve"> </w:t>
      </w:r>
      <w:r>
        <w:rPr>
          <w:rFonts w:ascii="Arial" w:hAnsi="Arial" w:cs="Arial"/>
          <w:b/>
          <w:i/>
          <w:sz w:val="18"/>
          <w:szCs w:val="18"/>
          <w:lang w:val="es-ES_tradnl"/>
        </w:rPr>
        <w:t>(Firma del Interventor de la  Entidad Local y sello de la misma)</w:t>
      </w:r>
      <w:r>
        <w:rPr>
          <w:rFonts w:ascii="Arial" w:hAnsi="Arial" w:cs="Arial"/>
          <w:i/>
          <w:sz w:val="18"/>
          <w:szCs w:val="18"/>
          <w:lang w:val="es-ES_tradnl"/>
        </w:rPr>
        <w:t xml:space="preserve">Los datos consignados en este documento serán tratados de acuerdo con lo dispuesto en </w:t>
      </w:r>
      <w:smartTag w:uri="urn:schemas-microsoft-com:office:smarttags" w:element="PersonName">
        <w:smartTagPr>
          <w:attr w:name="ProductID" w:val="la Ley Org￡nica"/>
        </w:smartTagPr>
        <w:r>
          <w:rPr>
            <w:rFonts w:ascii="Arial" w:hAnsi="Arial" w:cs="Arial"/>
            <w:i/>
            <w:sz w:val="18"/>
            <w:szCs w:val="18"/>
            <w:lang w:val="es-ES_tradnl"/>
          </w:rPr>
          <w:t>la Ley Orgánica</w:t>
        </w:r>
      </w:smartTag>
      <w:r>
        <w:rPr>
          <w:rFonts w:ascii="Arial" w:hAnsi="Arial" w:cs="Arial"/>
          <w:i/>
          <w:sz w:val="18"/>
          <w:szCs w:val="18"/>
          <w:lang w:val="es-ES_tradnl"/>
        </w:rPr>
        <w:t xml:space="preserve"> 3/2018, de 5 de diciembre, de protección de datos personales y garantía de los derechos digitales.</w:t>
      </w:r>
    </w:p>
    <w:p w:rsidR="0019746C" w:rsidRDefault="0019746C"/>
    <w:sectPr w:rsidR="0019746C" w:rsidSect="00244494">
      <w:headerReference w:type="default" r:id="rId9"/>
      <w:pgSz w:w="11906" w:h="16838"/>
      <w:pgMar w:top="260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B5E" w:rsidRDefault="00886B5E" w:rsidP="0033118A">
      <w:r>
        <w:separator/>
      </w:r>
    </w:p>
  </w:endnote>
  <w:endnote w:type="continuationSeparator" w:id="0">
    <w:p w:rsidR="00886B5E" w:rsidRDefault="00886B5E" w:rsidP="00331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(W1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B5E" w:rsidRDefault="00886B5E" w:rsidP="0033118A">
      <w:r>
        <w:separator/>
      </w:r>
    </w:p>
  </w:footnote>
  <w:footnote w:type="continuationSeparator" w:id="0">
    <w:p w:rsidR="00886B5E" w:rsidRDefault="00886B5E" w:rsidP="00331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pPr w:vertAnchor="page" w:horzAnchor="page" w:tblpY="1"/>
      <w:tblW w:w="119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1906"/>
    </w:tblGrid>
    <w:tr w:rsidR="0033118A" w:rsidTr="00244494">
      <w:trPr>
        <w:cantSplit/>
        <w:trHeight w:hRule="exact" w:val="2608"/>
      </w:trPr>
      <w:tc>
        <w:tcPr>
          <w:tcW w:w="11906" w:type="dxa"/>
          <w:noWrap/>
        </w:tcPr>
        <w:p w:rsidR="0033118A" w:rsidRDefault="00C30FCD" w:rsidP="00244494">
          <w:pPr>
            <w:pStyle w:val="Encabezado"/>
            <w:jc w:val="center"/>
          </w:pPr>
          <w:ins w:id="1" w:author="Autor">
            <w:r>
              <w:rPr>
                <w:noProof/>
                <w:lang w:eastAsia="es-ES"/>
              </w:rPr>
              <w:drawing>
                <wp:anchor distT="0" distB="0" distL="114300" distR="114300" simplePos="0" relativeHeight="251659264" behindDoc="1" locked="0" layoutInCell="1" allowOverlap="1" wp14:anchorId="73219FE7" wp14:editId="6C0062EB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2540</wp:posOffset>
                  </wp:positionV>
                  <wp:extent cx="7538720" cy="1656080"/>
                  <wp:effectExtent l="0" t="0" r="5080" b="1270"/>
                  <wp:wrapNone/>
                  <wp:docPr id="5" name="Imagen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38720" cy="1656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ins>
        </w:p>
      </w:tc>
    </w:tr>
  </w:tbl>
  <w:p w:rsidR="0033118A" w:rsidRPr="005271AF" w:rsidRDefault="0033118A">
    <w:pPr>
      <w:pStyle w:val="Encabezado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removePersonalInformation/>
  <w:removeDateAndTime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706"/>
    <w:rsid w:val="00047D79"/>
    <w:rsid w:val="000A6CBE"/>
    <w:rsid w:val="000B4103"/>
    <w:rsid w:val="0013104E"/>
    <w:rsid w:val="001353E8"/>
    <w:rsid w:val="0019746C"/>
    <w:rsid w:val="001F6198"/>
    <w:rsid w:val="0020548E"/>
    <w:rsid w:val="00235B81"/>
    <w:rsid w:val="00244494"/>
    <w:rsid w:val="002C71E3"/>
    <w:rsid w:val="0033118A"/>
    <w:rsid w:val="00360A36"/>
    <w:rsid w:val="003C26F0"/>
    <w:rsid w:val="0049598D"/>
    <w:rsid w:val="004E7DEE"/>
    <w:rsid w:val="005271AF"/>
    <w:rsid w:val="00546BB5"/>
    <w:rsid w:val="00551ABE"/>
    <w:rsid w:val="005D3706"/>
    <w:rsid w:val="00681F44"/>
    <w:rsid w:val="006E3224"/>
    <w:rsid w:val="00752411"/>
    <w:rsid w:val="00805E6D"/>
    <w:rsid w:val="00886B5E"/>
    <w:rsid w:val="008B55BB"/>
    <w:rsid w:val="008E3810"/>
    <w:rsid w:val="00933054"/>
    <w:rsid w:val="00A01ACF"/>
    <w:rsid w:val="00A441B7"/>
    <w:rsid w:val="00A94118"/>
    <w:rsid w:val="00C30FCD"/>
    <w:rsid w:val="00C44004"/>
    <w:rsid w:val="00D0196C"/>
    <w:rsid w:val="00F217D2"/>
    <w:rsid w:val="00F57B54"/>
    <w:rsid w:val="00F64701"/>
    <w:rsid w:val="00FB4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37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3118A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33118A"/>
  </w:style>
  <w:style w:type="paragraph" w:styleId="Piedepgina">
    <w:name w:val="footer"/>
    <w:basedOn w:val="Normal"/>
    <w:link w:val="PiedepginaCar"/>
    <w:uiPriority w:val="99"/>
    <w:unhideWhenUsed/>
    <w:rsid w:val="0033118A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3118A"/>
  </w:style>
  <w:style w:type="table" w:styleId="Tablaconcuadrcula">
    <w:name w:val="Table Grid"/>
    <w:basedOn w:val="Tablanormal"/>
    <w:uiPriority w:val="39"/>
    <w:rsid w:val="00331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75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mp73k\Desktop\DOCUMENTO%20QUE%20MANDO%20POR%20CORREO\Nueva%20carpeta\PLANTILLA%20NUEV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06617267F2F024888E4758096EA68D3" ma:contentTypeVersion="17" ma:contentTypeDescription="Crear nuevo documento." ma:contentTypeScope="" ma:versionID="43b969b2240948f64292864e39434780">
  <xsd:schema xmlns:xsd="http://www.w3.org/2001/XMLSchema" xmlns:xs="http://www.w3.org/2001/XMLSchema" xmlns:p="http://schemas.microsoft.com/office/2006/metadata/properties" xmlns:ns2="bab14156-fcf3-44e2-9c4b-c33f1f92d414" xmlns:ns3="1c9c8636-0486-4c9b-b75c-7b805ddaaf65" targetNamespace="http://schemas.microsoft.com/office/2006/metadata/properties" ma:root="true" ma:fieldsID="609917e18f01ec88dda26f4a786e8af5" ns2:_="" ns3:_="">
    <xsd:import namespace="bab14156-fcf3-44e2-9c4b-c33f1f92d414"/>
    <xsd:import namespace="1c9c8636-0486-4c9b-b75c-7b805ddaaf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b14156-fcf3-44e2-9c4b-c33f1f92d4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b6b9b444-1e45-4268-b8b7-af71215058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9c8636-0486-4c9b-b75c-7b805ddaaf6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057895b-822d-4ddb-9503-7837d29ef686}" ma:internalName="TaxCatchAll" ma:showField="CatchAllData" ma:web="1c9c8636-0486-4c9b-b75c-7b805ddaaf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9c8636-0486-4c9b-b75c-7b805ddaaf65" xsi:nil="true"/>
    <lcf76f155ced4ddcb4097134ff3c332f xmlns="bab14156-fcf3-44e2-9c4b-c33f1f92d41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C42931C-DC01-4A13-BDE6-A8CD7573B9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073A04-30A3-4CB4-89B4-BF2A07DB4B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b14156-fcf3-44e2-9c4b-c33f1f92d414"/>
    <ds:schemaRef ds:uri="1c9c8636-0486-4c9b-b75c-7b805ddaaf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BE3F23-488B-4432-ADBD-BDD0BBEB5B30}">
  <ds:schemaRefs>
    <ds:schemaRef ds:uri="http://schemas.microsoft.com/office/2006/metadata/properties"/>
    <ds:schemaRef ds:uri="http://schemas.microsoft.com/office/infopath/2007/PartnerControls"/>
    <ds:schemaRef ds:uri="1c9c8636-0486-4c9b-b75c-7b805ddaaf65"/>
    <ds:schemaRef ds:uri="bab14156-fcf3-44e2-9c4b-c33f1f92d41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 NUEVA.dotx</Template>
  <TotalTime>0</TotalTime>
  <Pages>2</Pages>
  <Words>219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2023-05-24T12:09:00Z</dcterms:created>
  <dcterms:modified xsi:type="dcterms:W3CDTF">2024-06-26T12:41:00Z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0x010100B06617267F2F024888E4758096EA68D3</vt:lpwstr>
  </property>
</Properties>
</file>